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880B2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880B2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880B2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880B2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880B2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880B2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880B2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880B2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880B2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880B2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880B2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880B2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C4200E" w:rsidRPr="00374953" w14:paraId="31A5C4EC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B1704" w14:textId="03A1A0CD" w:rsidR="00C4200E" w:rsidRPr="00C4200E" w:rsidRDefault="00C4200E" w:rsidP="00C4200E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  <w:r w:rsidRPr="00C4200E">
              <w:rPr>
                <w:rFonts w:asciiTheme="minorHAnsi" w:hAnsiTheme="minorHAnsi" w:cstheme="minorHAnsi"/>
                <w:color w:val="FF0000"/>
              </w:rPr>
              <w:t>Section 3.2 Attachment F1: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1EE0DF" w14:textId="60CC11C2" w:rsidR="00C4200E" w:rsidRPr="00C4200E" w:rsidRDefault="00880B27" w:rsidP="00C4200E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  <w:sdt>
              <w:sdtPr>
                <w:rPr>
                  <w:rFonts w:asciiTheme="minorHAnsi" w:hAnsiTheme="minorHAnsi" w:cstheme="minorHAnsi"/>
                  <w:color w:val="FF0000"/>
                </w:rPr>
                <w:id w:val="530848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00E" w:rsidRPr="00C4200E">
                  <w:rPr>
                    <w:rFonts w:ascii="Segoe UI Symbol" w:eastAsia="MS Gothic" w:hAnsi="Segoe UI Symbol" w:cs="Segoe UI Symbol"/>
                    <w:color w:val="FF0000"/>
                  </w:rPr>
                  <w:t>☐</w:t>
                </w:r>
              </w:sdtContent>
            </w:sdt>
            <w:r w:rsidR="00C4200E" w:rsidRPr="00C4200E">
              <w:rPr>
                <w:rFonts w:asciiTheme="minorHAnsi" w:hAnsiTheme="minorHAnsi" w:cstheme="minorHAnsi"/>
                <w:color w:val="FF0000"/>
              </w:rPr>
              <w:t xml:space="preserve">  Have completed 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880B2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880B2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880B2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880B2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880B2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880B2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868CA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880B2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970B2" w:rsidRPr="00374953" w14:paraId="7B30431E" w14:textId="77777777" w:rsidTr="00472F68">
        <w:trPr>
          <w:ins w:id="0" w:author="Coble, Roxie" w:date="2023-06-01T04:15:00Z"/>
        </w:trPr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42224" w14:textId="0A579CD6" w:rsidR="001970B2" w:rsidRPr="00374953" w:rsidRDefault="0031491A" w:rsidP="000868CA">
            <w:pPr>
              <w:rPr>
                <w:ins w:id="1" w:author="Coble, Roxie" w:date="2023-06-01T04:15:00Z"/>
                <w:rFonts w:asciiTheme="minorHAnsi" w:hAnsiTheme="minorHAnsi" w:cstheme="minorHAnsi"/>
              </w:rPr>
            </w:pPr>
            <w:ins w:id="2" w:author="Coble, Roxie" w:date="2023-06-01T04:16:00Z">
              <w:r>
                <w:rPr>
                  <w:rFonts w:asciiTheme="minorHAnsi" w:hAnsiTheme="minorHAnsi" w:cstheme="minorHAnsi"/>
                </w:rPr>
                <w:t>Attachments L</w:t>
              </w:r>
            </w:ins>
            <w:ins w:id="3" w:author="Coble, Roxie" w:date="2023-06-01T04:19:00Z">
              <w:r w:rsidR="001B118C">
                <w:rPr>
                  <w:rFonts w:asciiTheme="minorHAnsi" w:hAnsiTheme="minorHAnsi" w:cstheme="minorHAnsi"/>
                </w:rPr>
                <w:t>, L1, L2, and L3</w:t>
              </w:r>
            </w:ins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0E5C2E" w14:textId="66DC5B20" w:rsidR="00516083" w:rsidRDefault="00880B27" w:rsidP="00516083">
            <w:pPr>
              <w:tabs>
                <w:tab w:val="left" w:pos="360"/>
              </w:tabs>
              <w:rPr>
                <w:ins w:id="4" w:author="Coble, Roxie" w:date="2023-06-01T04:17:00Z"/>
                <w:rFonts w:asciiTheme="minorHAnsi" w:hAnsiTheme="minorHAnsi" w:cstheme="minorHAnsi"/>
              </w:rPr>
            </w:pPr>
            <w:customXmlInsRangeStart w:id="5" w:author="Coble, Roxie" w:date="2023-06-01T04:17:00Z"/>
            <w:sdt>
              <w:sdtPr>
                <w:rPr>
                  <w:rFonts w:asciiTheme="minorHAnsi" w:hAnsiTheme="minorHAnsi" w:cstheme="minorHAnsi"/>
                </w:rPr>
                <w:id w:val="-147258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InsRangeEnd w:id="5"/>
                <w:ins w:id="6" w:author="Coble, Roxie" w:date="2023-06-01T04:17:00Z">
                  <w:r w:rsidR="00516083" w:rsidRPr="00374953">
                    <w:rPr>
                      <w:rFonts w:ascii="Segoe UI Symbol" w:eastAsia="MS Gothic" w:hAnsi="Segoe UI Symbol" w:cs="Segoe UI Symbol"/>
                    </w:rPr>
                    <w:t>☐</w:t>
                  </w:r>
                </w:ins>
                <w:customXmlInsRangeStart w:id="7" w:author="Coble, Roxie" w:date="2023-06-01T04:17:00Z"/>
              </w:sdtContent>
            </w:sdt>
            <w:customXmlInsRangeEnd w:id="7"/>
            <w:ins w:id="8" w:author="Coble, Roxie" w:date="2023-06-01T04:17:00Z">
              <w:r w:rsidR="00516083" w:rsidRPr="00374953">
                <w:rPr>
                  <w:rFonts w:asciiTheme="minorHAnsi" w:hAnsiTheme="minorHAnsi" w:cstheme="minorHAnsi"/>
                </w:rPr>
                <w:t xml:space="preserve">  Have read, </w:t>
              </w:r>
              <w:r w:rsidR="00516083">
                <w:rPr>
                  <w:rFonts w:asciiTheme="minorHAnsi" w:hAnsiTheme="minorHAnsi" w:cstheme="minorHAnsi"/>
                </w:rPr>
                <w:t xml:space="preserve">Attachments L, L1, L2, and L3. </w:t>
              </w:r>
            </w:ins>
          </w:p>
          <w:p w14:paraId="1EF2EF22" w14:textId="428F5CFE" w:rsidR="00516083" w:rsidRDefault="00516083" w:rsidP="00516083">
            <w:pPr>
              <w:tabs>
                <w:tab w:val="left" w:pos="360"/>
              </w:tabs>
              <w:rPr>
                <w:ins w:id="9" w:author="Coble, Roxie" w:date="2023-06-01T04:17:00Z"/>
                <w:rFonts w:asciiTheme="minorHAnsi" w:hAnsiTheme="minorHAnsi" w:cstheme="minorHAnsi"/>
              </w:rPr>
            </w:pPr>
            <w:ins w:id="10" w:author="Coble, Roxie" w:date="2023-06-01T04:17:00Z">
              <w:r>
                <w:rPr>
                  <w:rFonts w:asciiTheme="minorHAnsi" w:hAnsiTheme="minorHAnsi" w:cstheme="minorHAnsi"/>
                </w:rPr>
                <w:t xml:space="preserve">and </w:t>
              </w:r>
            </w:ins>
          </w:p>
          <w:p w14:paraId="68CCBB73" w14:textId="161F6CFB" w:rsidR="00516083" w:rsidRPr="00374953" w:rsidRDefault="00880B27" w:rsidP="00516083">
            <w:pPr>
              <w:tabs>
                <w:tab w:val="left" w:pos="360"/>
              </w:tabs>
              <w:rPr>
                <w:ins w:id="11" w:author="Coble, Roxie" w:date="2023-06-01T04:17:00Z"/>
                <w:rFonts w:asciiTheme="minorHAnsi" w:hAnsiTheme="minorHAnsi" w:cstheme="minorHAnsi"/>
              </w:rPr>
            </w:pPr>
            <w:customXmlInsRangeStart w:id="12" w:author="Coble, Roxie" w:date="2023-06-01T04:17:00Z"/>
            <w:sdt>
              <w:sdtPr>
                <w:rPr>
                  <w:rFonts w:asciiTheme="minorHAnsi" w:hAnsiTheme="minorHAnsi" w:cstheme="minorHAnsi"/>
                </w:rPr>
                <w:id w:val="1115715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InsRangeEnd w:id="12"/>
                <w:ins w:id="13" w:author="Coble, Roxie" w:date="2023-06-01T04:17:00Z">
                  <w:r w:rsidR="00516083" w:rsidRPr="00374953">
                    <w:rPr>
                      <w:rFonts w:ascii="Segoe UI Symbol" w:eastAsia="MS Gothic" w:hAnsi="Segoe UI Symbol" w:cs="Segoe UI Symbol"/>
                    </w:rPr>
                    <w:t>☐</w:t>
                  </w:r>
                </w:ins>
                <w:customXmlInsRangeStart w:id="14" w:author="Coble, Roxie" w:date="2023-06-01T04:17:00Z"/>
              </w:sdtContent>
            </w:sdt>
            <w:customXmlInsRangeEnd w:id="14"/>
            <w:ins w:id="15" w:author="Coble, Roxie" w:date="2023-06-01T04:17:00Z">
              <w:r w:rsidR="00516083" w:rsidRPr="00374953">
                <w:rPr>
                  <w:rFonts w:asciiTheme="minorHAnsi" w:hAnsiTheme="minorHAnsi" w:cstheme="minorHAnsi"/>
                </w:rPr>
                <w:t xml:space="preserve">  Have </w:t>
              </w:r>
              <w:r w:rsidR="00516083">
                <w:rPr>
                  <w:rFonts w:asciiTheme="minorHAnsi" w:hAnsiTheme="minorHAnsi" w:cstheme="minorHAnsi"/>
                </w:rPr>
                <w:t>submitted a completed Attachment L</w:t>
              </w:r>
            </w:ins>
          </w:p>
          <w:p w14:paraId="7A6E794C" w14:textId="77777777" w:rsidR="001970B2" w:rsidRDefault="001970B2" w:rsidP="000868CA">
            <w:pPr>
              <w:tabs>
                <w:tab w:val="left" w:pos="360"/>
              </w:tabs>
              <w:rPr>
                <w:ins w:id="16" w:author="Coble, Roxie" w:date="2023-06-01T04:15:00Z"/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40624C27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del w:id="17" w:author="Coble, Roxie" w:date="2023-05-31T09:43:00Z">
              <w:r w:rsidDel="00C4200E">
                <w:rPr>
                  <w:rFonts w:asciiTheme="minorHAnsi" w:hAnsiTheme="minorHAnsi" w:cstheme="minorHAnsi"/>
                </w:rPr>
                <w:delText>7</w:delText>
              </w:r>
            </w:del>
            <w:ins w:id="18" w:author="Coble, Roxie" w:date="2023-05-31T09:43:00Z">
              <w:r w:rsidR="00C4200E">
                <w:rPr>
                  <w:rFonts w:asciiTheme="minorHAnsi" w:hAnsiTheme="minorHAnsi" w:cstheme="minorHAnsi"/>
                </w:rPr>
                <w:t>.6.3</w:t>
              </w:r>
            </w:ins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880B2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880B2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880B27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880B27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880B27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880B27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880B2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880B2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880B2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880B2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880B2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880B2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880B2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880B2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880B2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880B2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ble, Roxie">
    <w15:presenceInfo w15:providerId="AD" w15:userId="S::RCoble@idoa.IN.gov::eed3a1b4-f384-40e3-b76a-58cfa04f6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970B2"/>
    <w:rsid w:val="001A2C46"/>
    <w:rsid w:val="001B118C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1491A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16083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D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0B27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4200E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C4200E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3607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Garcia, Christina</cp:lastModifiedBy>
  <cp:revision>2</cp:revision>
  <dcterms:created xsi:type="dcterms:W3CDTF">2023-06-02T14:53:00Z</dcterms:created>
  <dcterms:modified xsi:type="dcterms:W3CDTF">2023-06-02T14:53:00Z</dcterms:modified>
</cp:coreProperties>
</file>